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19410CD6"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5D116E">
        <w:rPr>
          <w:rStyle w:val="Strong"/>
          <w:b/>
          <w:bCs w:val="0"/>
          <w:sz w:val="24"/>
          <w:szCs w:val="24"/>
        </w:rPr>
        <w:t>27-G006</w:t>
      </w:r>
      <w:r w:rsidR="007C0D3A" w:rsidRPr="00DF2302">
        <w:rPr>
          <w:rStyle w:val="Strong"/>
          <w:b/>
          <w:bCs w:val="0"/>
          <w:sz w:val="24"/>
          <w:szCs w:val="24"/>
        </w:rPr>
        <w:t>-</w:t>
      </w:r>
      <w:bookmarkEnd w:id="1"/>
      <w:bookmarkEnd w:id="2"/>
      <w:bookmarkEnd w:id="3"/>
      <w:bookmarkEnd w:id="4"/>
      <w:r w:rsidR="005D116E">
        <w:rPr>
          <w:rStyle w:val="Strong"/>
          <w:b/>
          <w:bCs w:val="0"/>
          <w:sz w:val="24"/>
          <w:szCs w:val="24"/>
        </w:rPr>
        <w:t>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131A5BF8" w14:textId="571743C6"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4C0FB0" w:rsidRPr="004C0FB0">
        <w:rPr>
          <w:rFonts w:ascii="Calibri" w:hAnsi="Calibri" w:cs="Calibri"/>
          <w:highlight w:val="yellow"/>
          <w:lang w:val="en-GB"/>
        </w:rPr>
        <w:t>331</w:t>
      </w:r>
      <w:r w:rsidRPr="004C0FB0">
        <w:rPr>
          <w:rFonts w:ascii="Calibri" w:hAnsi="Calibri" w:cs="Calibri"/>
          <w:highlight w:val="yellow"/>
          <w:lang w:val="en-GB"/>
        </w:rPr>
        <w:t>,</w:t>
      </w:r>
      <w:r w:rsidR="004C0FB0" w:rsidRPr="004C0FB0">
        <w:rPr>
          <w:rFonts w:ascii="Calibri" w:hAnsi="Calibri" w:cs="Calibri"/>
          <w:highlight w:val="yellow"/>
          <w:lang w:val="en-GB"/>
        </w:rPr>
        <w:t>517.00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vAlign w:val="center"/>
          </w:tcPr>
          <w:p w14:paraId="0926894E" w14:textId="29433CF9" w:rsidR="006E17EC" w:rsidRPr="00DF2302" w:rsidRDefault="006E17EC" w:rsidP="006E17EC">
            <w:pPr>
              <w:pStyle w:val="TableContents"/>
              <w:jc w:val="center"/>
              <w:rPr>
                <w:rFonts w:cs="Calibri"/>
                <w:b/>
              </w:rPr>
            </w:pPr>
            <w:r w:rsidRPr="00DF2302">
              <w:rPr>
                <w:rFonts w:cs="Calibri"/>
                <w:b/>
              </w:rPr>
              <w:lastRenderedPageBreak/>
              <w:t>Major Criteria</w:t>
            </w:r>
          </w:p>
        </w:tc>
        <w:tc>
          <w:tcPr>
            <w:tcW w:w="5367" w:type="dxa"/>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vAlign w:val="center"/>
          </w:tcPr>
          <w:p w14:paraId="5B4EEC3C" w14:textId="461BD486" w:rsidR="006E17EC" w:rsidRPr="00DF2302" w:rsidRDefault="00DE3F38" w:rsidP="006E17EC">
            <w:pPr>
              <w:pStyle w:val="TableContents"/>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 xml:space="preserve">Firm/consortium’s experience and reputation </w:t>
            </w:r>
            <w:r w:rsidR="00B52A14" w:rsidRPr="00DF2302">
              <w:rPr>
                <w:rFonts w:asciiTheme="minorHAnsi" w:hAnsiTheme="minorHAnsi"/>
                <w:sz w:val="22"/>
                <w:szCs w:val="22"/>
                <w:highlight w:val="yellow"/>
                <w:lang w:eastAsia="en-US"/>
              </w:rPr>
              <w:t>with</w:t>
            </w:r>
            <w:r w:rsidRPr="00DF2302">
              <w:rPr>
                <w:rFonts w:asciiTheme="minorHAnsi" w:hAnsiTheme="minorHAnsi"/>
                <w:sz w:val="22"/>
                <w:szCs w:val="22"/>
                <w:highlight w:val="yellow"/>
                <w:lang w:eastAsia="en-US"/>
              </w:rPr>
              <w:t xml:space="preserve"> similar </w:t>
            </w:r>
            <w:r w:rsidR="00AD3DBB" w:rsidRPr="00DF2302">
              <w:rPr>
                <w:rFonts w:asciiTheme="minorHAnsi" w:hAnsiTheme="minorHAnsi"/>
                <w:sz w:val="22"/>
                <w:szCs w:val="22"/>
                <w:highlight w:val="yellow"/>
                <w:lang w:eastAsia="en-US"/>
              </w:rPr>
              <w:t>supply of Goods</w:t>
            </w:r>
          </w:p>
        </w:tc>
        <w:tc>
          <w:tcPr>
            <w:tcW w:w="5367" w:type="dxa"/>
          </w:tcPr>
          <w:p w14:paraId="070DDE1B" w14:textId="7EFDB5AF" w:rsidR="00821B20" w:rsidRPr="00B51906" w:rsidRDefault="00821B20" w:rsidP="00ED5E50">
            <w:pPr>
              <w:numPr>
                <w:ilvl w:val="0"/>
                <w:numId w:val="3"/>
              </w:numPr>
              <w:spacing w:after="160" w:line="278" w:lineRule="auto"/>
            </w:pPr>
            <w:r w:rsidRPr="00B51906">
              <w:t xml:space="preserve">The firm must demonstrate a minimum of </w:t>
            </w:r>
            <w:r>
              <w:t>10</w:t>
            </w:r>
            <w:r w:rsidRPr="00B51906">
              <w:t xml:space="preserve"> years of experience in the supply, installation, and commissioning of off-grid solar power systems,</w:t>
            </w:r>
            <w:r w:rsidR="00ED5E50">
              <w:t xml:space="preserve"> grid connected solar power systems and hybrid power systems.</w:t>
            </w:r>
            <w:r w:rsidRPr="00B51906">
              <w:t xml:space="preserve"> </w:t>
            </w:r>
          </w:p>
          <w:p w14:paraId="3A0E6356" w14:textId="5FA9D938" w:rsidR="00821B20" w:rsidRPr="00B51906" w:rsidRDefault="00821B20" w:rsidP="00ED5E50">
            <w:pPr>
              <w:numPr>
                <w:ilvl w:val="0"/>
                <w:numId w:val="3"/>
              </w:numPr>
              <w:spacing w:after="160" w:line="278" w:lineRule="auto"/>
            </w:pPr>
            <w:r w:rsidRPr="00B51906">
              <w:t xml:space="preserve">The firm should possess a proven track record with at least </w:t>
            </w:r>
            <w:r w:rsidR="00ED5E50">
              <w:t>5</w:t>
            </w:r>
            <w:r w:rsidRPr="00B51906">
              <w:t xml:space="preserve"> successful projects of similar scope and technical specifications.</w:t>
            </w:r>
          </w:p>
          <w:p w14:paraId="71F3CB87" w14:textId="77777777" w:rsidR="002A51B5" w:rsidRDefault="00821B20" w:rsidP="00ED5E50">
            <w:pPr>
              <w:numPr>
                <w:ilvl w:val="0"/>
                <w:numId w:val="3"/>
              </w:numPr>
              <w:spacing w:after="160" w:line="278" w:lineRule="auto"/>
            </w:pPr>
            <w:r w:rsidRPr="00B51906">
              <w:t>Evidence of good standing in the industry, including client references and project completion certificates.</w:t>
            </w:r>
            <w:r w:rsidR="002A51B5" w:rsidRPr="00B51906">
              <w:t xml:space="preserve"> </w:t>
            </w:r>
          </w:p>
          <w:p w14:paraId="671564C0" w14:textId="77777777" w:rsidR="002A51B5" w:rsidRPr="00B51906" w:rsidRDefault="002A51B5" w:rsidP="00ED5E50">
            <w:pPr>
              <w:numPr>
                <w:ilvl w:val="0"/>
                <w:numId w:val="3"/>
              </w:numPr>
              <w:spacing w:after="160" w:line="278" w:lineRule="auto"/>
            </w:pPr>
            <w:r w:rsidRPr="00B51906">
              <w:t>The firm should have a strong reputation based on client satisfaction, quality of work, and adherence to project timelines.</w:t>
            </w:r>
          </w:p>
          <w:p w14:paraId="2AD82E8C" w14:textId="77777777" w:rsidR="002A51B5" w:rsidRDefault="002A51B5" w:rsidP="00ED5E50">
            <w:pPr>
              <w:numPr>
                <w:ilvl w:val="0"/>
                <w:numId w:val="3"/>
              </w:numPr>
              <w:spacing w:after="160" w:line="278" w:lineRule="auto"/>
            </w:pPr>
            <w:r w:rsidRPr="00B51906">
              <w:t>Certification or recognition from recognized industry bodies (e.g., ISO certifications, industry awards) will be considered an advantage.</w:t>
            </w:r>
          </w:p>
          <w:p w14:paraId="3ADDF29E" w14:textId="0C956449" w:rsidR="00ED5E50" w:rsidRPr="00ED5E50" w:rsidRDefault="00ED5E50" w:rsidP="00ED5E50">
            <w:pPr>
              <w:shd w:val="clear" w:color="auto" w:fill="FFFFFF"/>
              <w:spacing w:before="120" w:after="120"/>
              <w:ind w:left="360"/>
              <w:rPr>
                <w:rFonts w:ascii="Roboto" w:eastAsia="Times New Roman" w:hAnsi="Roboto"/>
                <w:color w:val="121512"/>
                <w:sz w:val="21"/>
                <w:szCs w:val="21"/>
              </w:rPr>
            </w:pPr>
          </w:p>
        </w:tc>
        <w:tc>
          <w:tcPr>
            <w:tcW w:w="1360" w:type="dxa"/>
            <w:vAlign w:val="center"/>
          </w:tcPr>
          <w:p w14:paraId="6FB170A3" w14:textId="0D3F0940" w:rsidR="006E17EC" w:rsidRPr="00DF2302" w:rsidRDefault="002A3C03"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1</w:t>
            </w:r>
            <w:r w:rsidR="003F30CD">
              <w:rPr>
                <w:rFonts w:asciiTheme="minorHAnsi" w:hAnsiTheme="minorHAnsi"/>
                <w:sz w:val="22"/>
                <w:szCs w:val="22"/>
                <w:highlight w:val="yellow"/>
                <w:lang w:eastAsia="en-US"/>
              </w:rPr>
              <w:t>5</w:t>
            </w:r>
          </w:p>
        </w:tc>
      </w:tr>
      <w:tr w:rsidR="006E17EC" w:rsidRPr="00DF2302" w14:paraId="613F68D6" w14:textId="77777777" w:rsidTr="006E17EC">
        <w:trPr>
          <w:cantSplit/>
          <w:tblHeader/>
        </w:trPr>
        <w:tc>
          <w:tcPr>
            <w:tcW w:w="2430" w:type="dxa"/>
            <w:vAlign w:val="center"/>
          </w:tcPr>
          <w:p w14:paraId="44102FCB" w14:textId="60F70FE3" w:rsidR="006E17EC" w:rsidRPr="00DF2302" w:rsidRDefault="00170934"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 xml:space="preserve">Technical Requirement </w:t>
            </w:r>
          </w:p>
        </w:tc>
        <w:tc>
          <w:tcPr>
            <w:tcW w:w="5367" w:type="dxa"/>
          </w:tcPr>
          <w:p w14:paraId="55C59094" w14:textId="1674A52D" w:rsidR="00ED5E50" w:rsidRDefault="00ED5E50" w:rsidP="00ED5E50">
            <w:pPr>
              <w:numPr>
                <w:ilvl w:val="0"/>
                <w:numId w:val="3"/>
              </w:numPr>
              <w:spacing w:after="160" w:line="278" w:lineRule="auto"/>
            </w:pPr>
            <w:r w:rsidRPr="00B51906">
              <w:t>The supplied systems should meet or exceed technical specifications, including capacity, efficiency, and durability standards.</w:t>
            </w:r>
          </w:p>
          <w:p w14:paraId="5D2233E0" w14:textId="452273E9" w:rsidR="00ED5E50" w:rsidRPr="00ED5E50" w:rsidRDefault="00ED5E50" w:rsidP="00ED5E50">
            <w:pPr>
              <w:numPr>
                <w:ilvl w:val="0"/>
                <w:numId w:val="3"/>
              </w:numPr>
              <w:spacing w:after="160" w:line="278" w:lineRule="auto"/>
            </w:pPr>
            <w:r w:rsidRPr="00ED5E50">
              <w:t>PV Off-Grid System: Must employ hybrid inverter technology capable of integrating PV solar panels with energy storage and backup power sources.</w:t>
            </w:r>
          </w:p>
          <w:p w14:paraId="042D0267" w14:textId="77777777" w:rsidR="00ED5E50" w:rsidRPr="00ED5E50" w:rsidRDefault="00ED5E50" w:rsidP="00ED5E50">
            <w:pPr>
              <w:numPr>
                <w:ilvl w:val="0"/>
                <w:numId w:val="3"/>
              </w:numPr>
              <w:spacing w:after="160" w:line="278" w:lineRule="auto"/>
            </w:pPr>
            <w:r w:rsidRPr="00ED5E50">
              <w:t xml:space="preserve">Inverter Power Output: Must range from 70 </w:t>
            </w:r>
            <w:proofErr w:type="spellStart"/>
            <w:r w:rsidRPr="00ED5E50">
              <w:t>kWp</w:t>
            </w:r>
            <w:proofErr w:type="spellEnd"/>
            <w:r w:rsidRPr="00ED5E50">
              <w:t xml:space="preserve"> to 100 </w:t>
            </w:r>
            <w:proofErr w:type="spellStart"/>
            <w:r w:rsidRPr="00ED5E50">
              <w:t>kWp</w:t>
            </w:r>
            <w:proofErr w:type="spellEnd"/>
            <w:r w:rsidRPr="00ED5E50">
              <w:t> to ensure capacity flexibility and peak load handling.</w:t>
            </w:r>
          </w:p>
          <w:p w14:paraId="4DC1DDB8" w14:textId="77777777" w:rsidR="00ED5E50" w:rsidRPr="00ED5E50" w:rsidRDefault="00ED5E50" w:rsidP="00ED5E50">
            <w:pPr>
              <w:numPr>
                <w:ilvl w:val="0"/>
                <w:numId w:val="3"/>
              </w:numPr>
              <w:spacing w:after="160" w:line="278" w:lineRule="auto"/>
            </w:pPr>
            <w:r w:rsidRPr="00ED5E50">
              <w:t>Battery Storage: Must have a capacity ranging from 200 kWh to 500 kWh to ensure reliable power supply, backup, and load management.</w:t>
            </w:r>
          </w:p>
          <w:p w14:paraId="4BC89BDF" w14:textId="431C97D3" w:rsidR="00710BD6" w:rsidRDefault="00710BD6" w:rsidP="00ED5E50">
            <w:pPr>
              <w:numPr>
                <w:ilvl w:val="0"/>
                <w:numId w:val="3"/>
              </w:numPr>
              <w:spacing w:after="160" w:line="278" w:lineRule="auto"/>
            </w:pPr>
            <w:r>
              <w:t>System must include all components, fittings, cables, mountings, and connection (</w:t>
            </w:r>
            <w:proofErr w:type="spellStart"/>
            <w:r>
              <w:t>i.e</w:t>
            </w:r>
            <w:proofErr w:type="spellEnd"/>
            <w:r>
              <w:t xml:space="preserve"> lugs, </w:t>
            </w:r>
            <w:r>
              <w:lastRenderedPageBreak/>
              <w:t xml:space="preserve">MC4, DC cable, communication cable, AC cable, </w:t>
            </w:r>
            <w:proofErr w:type="spellStart"/>
            <w:r>
              <w:t>etc</w:t>
            </w:r>
            <w:proofErr w:type="spellEnd"/>
            <w:r>
              <w:t>)</w:t>
            </w:r>
          </w:p>
          <w:p w14:paraId="4BA71FA2" w14:textId="78191D9E" w:rsidR="006E17EC" w:rsidRPr="00800C7F" w:rsidRDefault="00ED5E50" w:rsidP="00710BD6">
            <w:pPr>
              <w:numPr>
                <w:ilvl w:val="0"/>
                <w:numId w:val="3"/>
              </w:numPr>
              <w:spacing w:after="160" w:line="278" w:lineRule="auto"/>
            </w:pPr>
            <w:r w:rsidRPr="00ED5E50">
              <w:t>All components must be compatible, ensuring seamless integration between PV modules, hybrid inverter, and batteries.</w:t>
            </w:r>
          </w:p>
        </w:tc>
        <w:tc>
          <w:tcPr>
            <w:tcW w:w="1360" w:type="dxa"/>
            <w:vAlign w:val="center"/>
          </w:tcPr>
          <w:p w14:paraId="657554B4" w14:textId="42CB2FDE" w:rsidR="006E17EC" w:rsidRPr="00DF2302" w:rsidRDefault="002A51B5"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lastRenderedPageBreak/>
              <w:t>40</w:t>
            </w:r>
          </w:p>
        </w:tc>
      </w:tr>
      <w:tr w:rsidR="006E17EC" w:rsidRPr="00DF2302" w14:paraId="7395E14D" w14:textId="77777777" w:rsidTr="006E17EC">
        <w:trPr>
          <w:cantSplit/>
          <w:tblHeader/>
        </w:trPr>
        <w:tc>
          <w:tcPr>
            <w:tcW w:w="2430" w:type="dxa"/>
            <w:vAlign w:val="center"/>
          </w:tcPr>
          <w:p w14:paraId="58A5C5B6" w14:textId="31BFE135" w:rsidR="006E17EC" w:rsidRPr="00DF2302" w:rsidRDefault="002A51B5"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Material Quality &amp; Standards</w:t>
            </w:r>
          </w:p>
        </w:tc>
        <w:tc>
          <w:tcPr>
            <w:tcW w:w="5367" w:type="dxa"/>
          </w:tcPr>
          <w:p w14:paraId="3FB6DEE1" w14:textId="4AAA520E" w:rsidR="002A51B5" w:rsidRPr="00B51906" w:rsidRDefault="002A51B5" w:rsidP="002A51B5">
            <w:pPr>
              <w:numPr>
                <w:ilvl w:val="0"/>
                <w:numId w:val="6"/>
              </w:numPr>
              <w:spacing w:after="160" w:line="278" w:lineRule="auto"/>
            </w:pPr>
            <w:r w:rsidRPr="00B51906">
              <w:t>Materials used must be sourced from the top 10 tiers in the marketplace, including industry-leading brands recognized for quality and performance.</w:t>
            </w:r>
          </w:p>
          <w:p w14:paraId="23A8F695" w14:textId="437336E3" w:rsidR="006E17EC" w:rsidRPr="002A3C03" w:rsidRDefault="002A51B5" w:rsidP="002A51B5">
            <w:pPr>
              <w:numPr>
                <w:ilvl w:val="0"/>
                <w:numId w:val="6"/>
              </w:numPr>
              <w:spacing w:after="160" w:line="278" w:lineRule="auto"/>
            </w:pPr>
            <w:r w:rsidRPr="00B51906">
              <w:t>Documents or certifications proving materials meet international standards such as IEC, UL, or equivalent are mandatory.</w:t>
            </w:r>
          </w:p>
        </w:tc>
        <w:tc>
          <w:tcPr>
            <w:tcW w:w="1360" w:type="dxa"/>
            <w:vAlign w:val="center"/>
          </w:tcPr>
          <w:p w14:paraId="240875A4" w14:textId="08BE4D6C" w:rsidR="006E17EC" w:rsidRPr="00DF2302" w:rsidRDefault="003F30CD"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15</w:t>
            </w:r>
          </w:p>
        </w:tc>
      </w:tr>
      <w:tr w:rsidR="006E17EC" w:rsidRPr="00DF2302" w14:paraId="59453870" w14:textId="77777777" w:rsidTr="006E17EC">
        <w:trPr>
          <w:cantSplit/>
          <w:tblHeader/>
        </w:trPr>
        <w:tc>
          <w:tcPr>
            <w:tcW w:w="2430" w:type="dxa"/>
            <w:vAlign w:val="center"/>
          </w:tcPr>
          <w:p w14:paraId="57F1472D" w14:textId="386FF41C" w:rsidR="006E17EC" w:rsidRPr="00DF2302" w:rsidRDefault="002A3C03" w:rsidP="006E17EC">
            <w:pPr>
              <w:pStyle w:val="TableContents"/>
              <w:jc w:val="both"/>
              <w:rPr>
                <w:rFonts w:asciiTheme="minorHAnsi" w:hAnsiTheme="minorHAnsi"/>
                <w:sz w:val="22"/>
                <w:szCs w:val="22"/>
                <w:highlight w:val="yellow"/>
                <w:lang w:eastAsia="en-US"/>
              </w:rPr>
            </w:pPr>
            <w:r>
              <w:rPr>
                <w:rFonts w:asciiTheme="minorHAnsi" w:hAnsiTheme="minorHAnsi"/>
                <w:sz w:val="22"/>
                <w:szCs w:val="22"/>
                <w:highlight w:val="yellow"/>
                <w:lang w:eastAsia="en-US"/>
              </w:rPr>
              <w:t>Delivery Time</w:t>
            </w:r>
          </w:p>
        </w:tc>
        <w:tc>
          <w:tcPr>
            <w:tcW w:w="5367" w:type="dxa"/>
          </w:tcPr>
          <w:p w14:paraId="1AAE1C31" w14:textId="77777777" w:rsidR="002A3C03" w:rsidRPr="00B51906" w:rsidRDefault="002A3C03" w:rsidP="002A3C03">
            <w:pPr>
              <w:numPr>
                <w:ilvl w:val="0"/>
                <w:numId w:val="6"/>
              </w:numPr>
              <w:spacing w:after="160" w:line="278" w:lineRule="auto"/>
            </w:pPr>
            <w:r w:rsidRPr="00B51906">
              <w:t>Delivery of the complete solar system, including supply and installation, must be completed within a maximum of</w:t>
            </w:r>
            <w:r>
              <w:t xml:space="preserve"> </w:t>
            </w:r>
            <w:r w:rsidRPr="002A3C03">
              <w:rPr>
                <w:highlight w:val="yellow"/>
              </w:rPr>
              <w:t>12</w:t>
            </w:r>
            <w:r w:rsidRPr="00B51906">
              <w:rPr>
                <w:highlight w:val="yellow"/>
              </w:rPr>
              <w:t xml:space="preserve"> weeks</w:t>
            </w:r>
            <w:r w:rsidRPr="00B51906">
              <w:t xml:space="preserve"> from the date of contract signing.</w:t>
            </w:r>
          </w:p>
          <w:p w14:paraId="375ED5B7" w14:textId="3E9BCEFE" w:rsidR="006E17EC" w:rsidRPr="002A3C03" w:rsidRDefault="002A3C03" w:rsidP="002A3C03">
            <w:pPr>
              <w:numPr>
                <w:ilvl w:val="0"/>
                <w:numId w:val="6"/>
              </w:numPr>
              <w:spacing w:after="160" w:line="278" w:lineRule="auto"/>
            </w:pPr>
            <w:r w:rsidRPr="00B51906">
              <w:t>The firm should demonstrate capacity and resources to meet or beat this timeline.</w:t>
            </w:r>
          </w:p>
        </w:tc>
        <w:tc>
          <w:tcPr>
            <w:tcW w:w="1360" w:type="dxa"/>
            <w:vAlign w:val="center"/>
          </w:tcPr>
          <w:p w14:paraId="4C399CE7" w14:textId="40849D4D" w:rsidR="006E17EC" w:rsidRPr="00DF2302" w:rsidRDefault="002A51B5"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15</w:t>
            </w:r>
          </w:p>
        </w:tc>
      </w:tr>
      <w:tr w:rsidR="002A3C03" w:rsidRPr="00DF2302" w14:paraId="726A70CD" w14:textId="77777777" w:rsidTr="007E31BE">
        <w:trPr>
          <w:cantSplit/>
          <w:trHeight w:val="1099"/>
          <w:tblHeader/>
        </w:trPr>
        <w:tc>
          <w:tcPr>
            <w:tcW w:w="2430" w:type="dxa"/>
            <w:vAlign w:val="center"/>
          </w:tcPr>
          <w:p w14:paraId="60063DB3" w14:textId="1AB6111C" w:rsidR="002A3C03" w:rsidRPr="00DF2302" w:rsidRDefault="002A3C03" w:rsidP="006E17EC">
            <w:pPr>
              <w:pStyle w:val="TableContents"/>
              <w:jc w:val="both"/>
              <w:rPr>
                <w:rFonts w:asciiTheme="minorHAnsi" w:hAnsiTheme="minorHAnsi"/>
                <w:sz w:val="22"/>
                <w:szCs w:val="22"/>
                <w:highlight w:val="yellow"/>
                <w:lang w:eastAsia="en-US"/>
              </w:rPr>
            </w:pPr>
            <w:r w:rsidRPr="00DF2302">
              <w:rPr>
                <w:rFonts w:asciiTheme="minorHAnsi" w:hAnsiTheme="minorHAnsi"/>
                <w:sz w:val="22"/>
                <w:szCs w:val="22"/>
                <w:highlight w:val="yellow"/>
                <w:lang w:eastAsia="en-US"/>
              </w:rPr>
              <w:t>Other criteria</w:t>
            </w:r>
          </w:p>
        </w:tc>
        <w:tc>
          <w:tcPr>
            <w:tcW w:w="5367" w:type="dxa"/>
          </w:tcPr>
          <w:p w14:paraId="2AFA2D61" w14:textId="6BEE9B25" w:rsidR="002A3C03" w:rsidRPr="00B51906" w:rsidRDefault="002A3C03" w:rsidP="007C58C5">
            <w:pPr>
              <w:spacing w:after="160" w:line="278" w:lineRule="auto"/>
            </w:pPr>
          </w:p>
          <w:p w14:paraId="5AABACF1" w14:textId="77777777" w:rsidR="002A3C03" w:rsidRPr="00B51906" w:rsidRDefault="002A3C03" w:rsidP="002A3C03">
            <w:pPr>
              <w:numPr>
                <w:ilvl w:val="0"/>
                <w:numId w:val="6"/>
              </w:numPr>
              <w:spacing w:after="160" w:line="278" w:lineRule="auto"/>
            </w:pPr>
            <w:r w:rsidRPr="00B51906">
              <w:t>After-sales support and warranty services offered.</w:t>
            </w:r>
          </w:p>
          <w:p w14:paraId="6A79D411" w14:textId="7DE6B2D2" w:rsidR="002A3C03" w:rsidRPr="002A3C03" w:rsidRDefault="002A3C03" w:rsidP="002A3C03">
            <w:pPr>
              <w:numPr>
                <w:ilvl w:val="0"/>
                <w:numId w:val="6"/>
              </w:numPr>
              <w:spacing w:after="160" w:line="278" w:lineRule="auto"/>
            </w:pPr>
            <w:r w:rsidRPr="00B51906">
              <w:t>Environmental and safety compliance standards adhered to during supply and installation.</w:t>
            </w:r>
          </w:p>
        </w:tc>
        <w:tc>
          <w:tcPr>
            <w:tcW w:w="1360" w:type="dxa"/>
            <w:vAlign w:val="center"/>
          </w:tcPr>
          <w:p w14:paraId="5EC97A6C" w14:textId="6E9CF431" w:rsidR="002A3C03" w:rsidRPr="00DF2302" w:rsidRDefault="002A51B5"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15</w:t>
            </w:r>
          </w:p>
        </w:tc>
      </w:tr>
      <w:tr w:rsidR="003849E8" w:rsidRPr="00DF2302" w14:paraId="465E49EB" w14:textId="77777777" w:rsidTr="003849E8">
        <w:trPr>
          <w:cantSplit/>
          <w:trHeight w:val="650"/>
          <w:tblHeader/>
        </w:trPr>
        <w:tc>
          <w:tcPr>
            <w:tcW w:w="7797" w:type="dxa"/>
            <w:gridSpan w:val="2"/>
            <w:vAlign w:val="center"/>
          </w:tcPr>
          <w:p w14:paraId="628B8019" w14:textId="0F85A49D" w:rsidR="003849E8" w:rsidRPr="00DF2302" w:rsidRDefault="003849E8" w:rsidP="006E17EC">
            <w:pPr>
              <w:pStyle w:val="TableContents"/>
              <w:jc w:val="both"/>
              <w:rPr>
                <w:rFonts w:cs="Calibri"/>
              </w:rPr>
            </w:pPr>
            <w:r w:rsidRPr="00DF2302">
              <w:rPr>
                <w:rFonts w:cs="Calibri"/>
                <w:b/>
              </w:rPr>
              <w:t>Total Possible Technical Score</w:t>
            </w:r>
          </w:p>
        </w:tc>
        <w:tc>
          <w:tcPr>
            <w:tcW w:w="1360" w:type="dxa"/>
            <w:vAlign w:val="center"/>
          </w:tcPr>
          <w:p w14:paraId="1CBE2A02" w14:textId="0EA949E8" w:rsidR="003849E8" w:rsidRPr="00DF2302" w:rsidRDefault="003849E8" w:rsidP="003849E8">
            <w:pPr>
              <w:pStyle w:val="TableContents"/>
              <w:jc w:val="center"/>
              <w:rPr>
                <w:rFonts w:cs="Calibri"/>
                <w:b/>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lastRenderedPageBreak/>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5EC3F499"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r w:rsidR="00251C16">
        <w:rPr>
          <w:rFonts w:ascii="Calibri" w:hAnsi="Calibri"/>
          <w:b/>
          <w:lang w:val="en-GB"/>
        </w:rPr>
        <w:t>l</w:t>
      </w:r>
      <w:r w:rsidRPr="00DF2302">
        <w:rPr>
          <w:rFonts w:ascii="Calibri" w:hAnsi="Calibri"/>
          <w:b/>
          <w:lang w:val="en-GB"/>
        </w:rPr>
        <w:t xml:space="preserve">c / </w:t>
      </w:r>
      <w:proofErr w:type="spellStart"/>
      <w:r w:rsidR="00251C16">
        <w:rPr>
          <w:rFonts w:ascii="Calibri" w:hAnsi="Calibri"/>
          <w:b/>
          <w:lang w:val="en-GB"/>
        </w:rPr>
        <w:t>t</w:t>
      </w:r>
      <w:r w:rsidRPr="00DF2302">
        <w:rPr>
          <w:rFonts w:ascii="Calibri" w:hAnsi="Calibri"/>
          <w:b/>
          <w:lang w:val="en-GB"/>
        </w:rPr>
        <w:t>c</w:t>
      </w:r>
      <w:proofErr w:type="spellEnd"/>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ins w:id="21"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6E8D3E" w14:textId="77777777" w:rsidR="00BE65DC" w:rsidRDefault="00BE65DC">
      <w:r>
        <w:separator/>
      </w:r>
    </w:p>
  </w:endnote>
  <w:endnote w:type="continuationSeparator" w:id="0">
    <w:p w14:paraId="6BFCE3B5" w14:textId="77777777" w:rsidR="00BE65DC" w:rsidRDefault="00BE6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06B36CE8" w:rsidR="00D15CF2" w:rsidRDefault="004878F3" w:rsidP="004878F3">
    <w:pPr>
      <w:pStyle w:val="Footer"/>
    </w:pPr>
    <w:r>
      <w:fldChar w:fldCharType="begin"/>
    </w:r>
    <w:r>
      <w:instrText xml:space="preserve"> DATE \@ "yyyy-MM-dd" </w:instrText>
    </w:r>
    <w:r>
      <w:fldChar w:fldCharType="separate"/>
    </w:r>
    <w:r w:rsidR="0082247D">
      <w:rPr>
        <w:noProof/>
      </w:rPr>
      <w:t>2025-08-28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1D6CB" w14:textId="77777777" w:rsidR="00BE65DC" w:rsidRDefault="00BE65DC">
      <w:r>
        <w:separator/>
      </w:r>
    </w:p>
  </w:footnote>
  <w:footnote w:type="continuationSeparator" w:id="0">
    <w:p w14:paraId="034BAEDD" w14:textId="77777777" w:rsidR="00BE65DC" w:rsidRDefault="00BE65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766D6" w14:textId="042EF15B"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204316"/>
    <w:multiLevelType w:val="multilevel"/>
    <w:tmpl w:val="B32A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05196"/>
    <w:multiLevelType w:val="multilevel"/>
    <w:tmpl w:val="40824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5" w15:restartNumberingAfterBreak="0">
    <w:nsid w:val="23F10C05"/>
    <w:multiLevelType w:val="multilevel"/>
    <w:tmpl w:val="992A4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996D96"/>
    <w:multiLevelType w:val="multilevel"/>
    <w:tmpl w:val="A8183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72517E"/>
    <w:multiLevelType w:val="hybridMultilevel"/>
    <w:tmpl w:val="2A1E1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1709EC"/>
    <w:multiLevelType w:val="multilevel"/>
    <w:tmpl w:val="C4BE6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B055DF"/>
    <w:multiLevelType w:val="multilevel"/>
    <w:tmpl w:val="24985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C26005C"/>
    <w:multiLevelType w:val="hybridMultilevel"/>
    <w:tmpl w:val="5A5C0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8921E4"/>
    <w:multiLevelType w:val="multilevel"/>
    <w:tmpl w:val="DDC0A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0205C1F"/>
    <w:multiLevelType w:val="hybridMultilevel"/>
    <w:tmpl w:val="9670AB0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15:restartNumberingAfterBreak="0">
    <w:nsid w:val="71EA008D"/>
    <w:multiLevelType w:val="multilevel"/>
    <w:tmpl w:val="9B045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242252715">
    <w:abstractNumId w:val="4"/>
  </w:num>
  <w:num w:numId="2" w16cid:durableId="1141386373">
    <w:abstractNumId w:val="17"/>
  </w:num>
  <w:num w:numId="3" w16cid:durableId="1202860441">
    <w:abstractNumId w:val="13"/>
  </w:num>
  <w:num w:numId="4" w16cid:durableId="704139321">
    <w:abstractNumId w:val="12"/>
  </w:num>
  <w:num w:numId="5" w16cid:durableId="1982033746">
    <w:abstractNumId w:val="0"/>
  </w:num>
  <w:num w:numId="6" w16cid:durableId="559749530">
    <w:abstractNumId w:val="11"/>
  </w:num>
  <w:num w:numId="7" w16cid:durableId="44262733">
    <w:abstractNumId w:val="3"/>
  </w:num>
  <w:num w:numId="8" w16cid:durableId="127012794">
    <w:abstractNumId w:val="10"/>
  </w:num>
  <w:num w:numId="9" w16cid:durableId="1410150582">
    <w:abstractNumId w:val="16"/>
  </w:num>
  <w:num w:numId="10" w16cid:durableId="721518360">
    <w:abstractNumId w:val="14"/>
  </w:num>
  <w:num w:numId="11" w16cid:durableId="381100747">
    <w:abstractNumId w:val="2"/>
  </w:num>
  <w:num w:numId="12" w16cid:durableId="700789287">
    <w:abstractNumId w:val="8"/>
  </w:num>
  <w:num w:numId="13" w16cid:durableId="656301903">
    <w:abstractNumId w:val="1"/>
  </w:num>
  <w:num w:numId="14" w16cid:durableId="1144783676">
    <w:abstractNumId w:val="9"/>
  </w:num>
  <w:num w:numId="15" w16cid:durableId="1196967094">
    <w:abstractNumId w:val="7"/>
  </w:num>
  <w:num w:numId="16" w16cid:durableId="442457247">
    <w:abstractNumId w:val="5"/>
  </w:num>
  <w:num w:numId="17" w16cid:durableId="1920825190">
    <w:abstractNumId w:val="6"/>
  </w:num>
  <w:num w:numId="18" w16cid:durableId="1628316036">
    <w:abstractNumId w:val="1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175FD"/>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66B44"/>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0934"/>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16"/>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3C03"/>
    <w:rsid w:val="002A48FA"/>
    <w:rsid w:val="002A51B5"/>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76445"/>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29A6"/>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0CD"/>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FB0"/>
    <w:rsid w:val="004C24D6"/>
    <w:rsid w:val="004C3860"/>
    <w:rsid w:val="004C6435"/>
    <w:rsid w:val="004C7826"/>
    <w:rsid w:val="004D23FC"/>
    <w:rsid w:val="004D2C41"/>
    <w:rsid w:val="004D556B"/>
    <w:rsid w:val="004D63BE"/>
    <w:rsid w:val="004D6E74"/>
    <w:rsid w:val="004D751D"/>
    <w:rsid w:val="004E01DE"/>
    <w:rsid w:val="004E0393"/>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116E"/>
    <w:rsid w:val="005D37DF"/>
    <w:rsid w:val="005D3B95"/>
    <w:rsid w:val="005D41BB"/>
    <w:rsid w:val="005D6AAD"/>
    <w:rsid w:val="005D7409"/>
    <w:rsid w:val="005D7E9E"/>
    <w:rsid w:val="005E039B"/>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63"/>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BD6"/>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8C5"/>
    <w:rsid w:val="007C5C8F"/>
    <w:rsid w:val="007C7ACF"/>
    <w:rsid w:val="007D332C"/>
    <w:rsid w:val="007D3CFD"/>
    <w:rsid w:val="007D66DF"/>
    <w:rsid w:val="007D7AF7"/>
    <w:rsid w:val="007E0244"/>
    <w:rsid w:val="007E0FBE"/>
    <w:rsid w:val="007E2C32"/>
    <w:rsid w:val="007E31BE"/>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C7F"/>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1B20"/>
    <w:rsid w:val="008224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050A"/>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5DC"/>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07A3"/>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5E50"/>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C86"/>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uiPriority w:val="22"/>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49</TotalTime>
  <Pages>6</Pages>
  <Words>1054</Words>
  <Characters>6012</Characters>
  <Application>Microsoft Office Word</Application>
  <DocSecurity>0</DocSecurity>
  <Lines>50</Lines>
  <Paragraphs>14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7052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9</cp:revision>
  <cp:lastPrinted>2016-10-18T02:57:00Z</cp:lastPrinted>
  <dcterms:created xsi:type="dcterms:W3CDTF">2025-08-26T02:11:00Z</dcterms:created>
  <dcterms:modified xsi:type="dcterms:W3CDTF">2025-08-28T04:03:00Z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